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3EB3C1A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1475BB">
              <w:rPr>
                <w:rFonts w:cs="Arial"/>
                <w:szCs w:val="20"/>
              </w:rPr>
              <w:t xml:space="preserve">Krajský pozemkový úřad pro </w:t>
            </w:r>
            <w:r w:rsidR="001475BB" w:rsidRPr="001475BB">
              <w:rPr>
                <w:rFonts w:cs="Arial"/>
                <w:szCs w:val="20"/>
              </w:rPr>
              <w:t>Ústecký</w:t>
            </w:r>
            <w:r w:rsidRPr="001475BB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3B1F4E5" w:rsidR="00F90F81" w:rsidRPr="009107EF" w:rsidRDefault="001475B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12960">
              <w:rPr>
                <w:b w:val="0"/>
                <w:color w:val="000000"/>
              </w:rPr>
              <w:t>Husitská 1071/2, Teplice 415 02</w:t>
            </w:r>
          </w:p>
        </w:tc>
      </w:tr>
      <w:tr w:rsidR="001475BB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1475BB" w:rsidRPr="009107EF" w:rsidRDefault="001475BB" w:rsidP="001475B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E780A8F" w:rsidR="001475BB" w:rsidRPr="009107EF" w:rsidRDefault="001475BB" w:rsidP="001475B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Jiřím Pavlišem, DiS.,</w:t>
            </w:r>
            <w:r w:rsidR="00942295"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>
              <w:rPr>
                <w:rFonts w:cs="Arial"/>
                <w:b w:val="0"/>
                <w:color w:val="000000"/>
                <w:szCs w:val="20"/>
              </w:rPr>
              <w:t>zástupcem ředitele KPÚ pro Ústecký kraj</w:t>
            </w:r>
          </w:p>
        </w:tc>
      </w:tr>
      <w:tr w:rsidR="001475BB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1475BB" w:rsidRPr="009107EF" w:rsidRDefault="001475BB" w:rsidP="001475B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1475BB" w:rsidRPr="009107EF" w:rsidRDefault="001475BB" w:rsidP="001475B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3238704" w:rsidR="00F90F81" w:rsidRPr="0094180C" w:rsidRDefault="0094180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2"/>
                <w:highlight w:val="lightGray"/>
              </w:rPr>
            </w:pPr>
            <w:r w:rsidRPr="0094180C">
              <w:rPr>
                <w:bCs/>
                <w:szCs w:val="22"/>
              </w:rPr>
              <w:t xml:space="preserve">KoPÚ v k. </w:t>
            </w:r>
            <w:proofErr w:type="spellStart"/>
            <w:r w:rsidRPr="0094180C">
              <w:rPr>
                <w:bCs/>
                <w:szCs w:val="22"/>
              </w:rPr>
              <w:t>ú.</w:t>
            </w:r>
            <w:proofErr w:type="spellEnd"/>
            <w:r w:rsidRPr="0094180C">
              <w:rPr>
                <w:bCs/>
                <w:szCs w:val="22"/>
              </w:rPr>
              <w:t xml:space="preserve"> Háj u Duchcova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0C338DF" w:rsidR="00F90F81" w:rsidRPr="00F017AD" w:rsidRDefault="001475B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017AD">
              <w:rPr>
                <w:b w:val="0"/>
              </w:rPr>
              <w:t>SP7979/2024-508207 / SPU 315121/2024/508207/Kaš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10396F4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del w:id="0" w:author="Vokřálová Jana Ing." w:date="2023-07-19T08:31:00Z">
        <w:r w:rsidR="00E50349" w:rsidRPr="00DB1564" w:rsidDel="004E22E1">
          <w:delText>-</w:delText>
        </w:r>
      </w:del>
      <w:ins w:id="1" w:author="Vokřálová Jana Ing." w:date="2023-07-19T08:31:00Z">
        <w:r w:rsidR="004E22E1">
          <w:t>–</w:t>
        </w:r>
      </w:ins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28BD3DA4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del w:id="2" w:author="Vokřálová Jana Ing." w:date="2023-07-19T08:31:00Z">
              <w:r w:rsidR="00C84223" w:rsidRPr="009107EF" w:rsidDel="004E22E1">
                <w:rPr>
                  <w:rFonts w:cs="Arial"/>
                  <w:szCs w:val="20"/>
                </w:rPr>
                <w:delText> </w:delText>
              </w:r>
            </w:del>
            <w:ins w:id="3" w:author="Vokřálová Jana Ing." w:date="2023-07-19T08:31:00Z">
              <w:r w:rsidR="004E22E1">
                <w:rPr>
                  <w:rFonts w:cs="Arial"/>
                  <w:szCs w:val="20"/>
                </w:rPr>
                <w:t> </w:t>
              </w:r>
            </w:ins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93D261F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del w:id="4" w:author="Vokřálová Jana Ing." w:date="2023-07-19T08:31:00Z">
        <w:r w:rsidDel="004E22E1">
          <w:delText> </w:delText>
        </w:r>
      </w:del>
      <w:ins w:id="5" w:author="Vokřálová Jana Ing." w:date="2023-07-19T08:31:00Z">
        <w:r w:rsidR="004E22E1">
          <w:t> </w:t>
        </w:r>
      </w:ins>
      <w:r>
        <w:t>osobou oprávněnou jednat za dodavatele, musí být k</w:t>
      </w:r>
      <w:del w:id="6" w:author="Vokřálová Jana Ing." w:date="2023-07-19T08:31:00Z">
        <w:r w:rsidDel="004E22E1">
          <w:delText> </w:delText>
        </w:r>
      </w:del>
      <w:ins w:id="7" w:author="Vokřálová Jana Ing." w:date="2023-07-19T08:31:00Z">
        <w:r w:rsidR="004E22E1">
          <w:t> </w:t>
        </w:r>
      </w:ins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del w:id="8" w:author="Vokřálová Jana Ing." w:date="2023-07-19T08:31:00Z">
        <w:r w:rsidDel="004E22E1">
          <w:delText> </w:delText>
        </w:r>
      </w:del>
      <w:ins w:id="9" w:author="Vokřálová Jana Ing." w:date="2023-07-19T08:31:00Z">
        <w:r w:rsidR="004E22E1">
          <w:t> </w:t>
        </w:r>
      </w:ins>
      <w:r>
        <w:t>rámci zadávacího řízení zplnomocněna</w:t>
      </w:r>
      <w:r w:rsidR="003F67C9">
        <w:t xml:space="preserve"> (splněno vyplněním plné moci uvedené v</w:t>
      </w:r>
      <w:del w:id="10" w:author="Vokřálová Jana Ing." w:date="2023-07-19T08:31:00Z">
        <w:r w:rsidR="003F67C9" w:rsidDel="004E22E1">
          <w:delText> </w:delText>
        </w:r>
      </w:del>
      <w:ins w:id="11" w:author="Vokřálová Jana Ing." w:date="2023-07-19T08:31:00Z">
        <w:r w:rsidR="004E22E1">
          <w:t> </w:t>
        </w:r>
      </w:ins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3F6F8A0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del w:id="12" w:author="Vokřálová Jana Ing." w:date="2023-07-19T08:31:00Z">
              <w:r w:rsidRPr="006403F7" w:rsidDel="004E22E1">
                <w:rPr>
                  <w:rFonts w:cs="Arial"/>
                  <w:szCs w:val="20"/>
                </w:rPr>
                <w:delText> </w:delText>
              </w:r>
            </w:del>
            <w:ins w:id="13" w:author="Vokřálová Jana Ing." w:date="2023-07-19T08:31:00Z">
              <w:r w:rsidR="004E22E1">
                <w:rPr>
                  <w:rFonts w:cs="Arial"/>
                  <w:szCs w:val="20"/>
                </w:rPr>
                <w:t> </w:t>
              </w:r>
            </w:ins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25940703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del w:id="14" w:author="Vokřálová Jana Ing." w:date="2023-07-19T08:31:00Z">
        <w:r w:rsidR="00BA7E8C" w:rsidRPr="006403F7" w:rsidDel="004E22E1">
          <w:delText> </w:delText>
        </w:r>
      </w:del>
      <w:ins w:id="15" w:author="Vokřálová Jana Ing." w:date="2023-07-19T08:31:00Z">
        <w:r w:rsidR="004E22E1">
          <w:t> </w:t>
        </w:r>
      </w:ins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del w:id="16" w:author="Vokřálová Jana Ing." w:date="2023-07-19T08:31:00Z">
        <w:r w:rsidR="00503EFD" w:rsidRPr="006403F7" w:rsidDel="004E22E1">
          <w:delText>-</w:delText>
        </w:r>
      </w:del>
      <w:ins w:id="17" w:author="Vokřálová Jana Ing." w:date="2023-07-19T08:31:00Z">
        <w:r w:rsidR="004E22E1">
          <w:t>–</w:t>
        </w:r>
      </w:ins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1D9201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</w:t>
            </w:r>
            <w:del w:id="18" w:author="Vokřálová Jana Ing." w:date="2023-07-19T08:31:00Z">
              <w:r w:rsidRPr="006403F7" w:rsidDel="004E22E1">
                <w:rPr>
                  <w:rFonts w:cs="Arial"/>
                  <w:szCs w:val="20"/>
                </w:rPr>
                <w:delText>-</w:delText>
              </w:r>
            </w:del>
            <w:r w:rsidRPr="006403F7">
              <w:rPr>
                <w:rFonts w:cs="Arial"/>
                <w:szCs w:val="20"/>
              </w:rPr>
              <w:t xml:space="preserve">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386B1DE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del w:id="19" w:author="Vokřálová Jana Ing." w:date="2023-07-19T08:31:00Z">
        <w:r w:rsidRPr="003A680D" w:rsidDel="004E22E1">
          <w:delText xml:space="preserve"> </w:delText>
        </w:r>
      </w:del>
      <w:ins w:id="20" w:author="Vokřálová Jana Ing." w:date="2023-07-19T08:31:00Z">
        <w:r w:rsidR="004E22E1">
          <w:t> </w:t>
        </w:r>
      </w:ins>
      <w:r w:rsidRPr="003A680D">
        <w:t>celkové nabídkové ceně.</w:t>
      </w:r>
    </w:p>
    <w:p w14:paraId="6E1B9655" w14:textId="5FB06991" w:rsidR="007D28BD" w:rsidDel="005C0D97" w:rsidRDefault="007D28BD" w:rsidP="006403F7">
      <w:pPr>
        <w:rPr>
          <w:del w:id="21" w:author="Vokřálová Jana Ing." w:date="2023-07-21T08:59:00Z"/>
        </w:rPr>
      </w:pP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22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22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0DAEE49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475B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okřálová Jana Ing.">
    <w15:presenceInfo w15:providerId="AD" w15:userId="S::j.vokralova@spucr.cz::aafbd422-08c1-40dd-9f7b-39b3243d4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75BB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D07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180C"/>
    <w:rsid w:val="00942295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17AD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524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65</cp:revision>
  <cp:lastPrinted>2012-03-30T11:12:00Z</cp:lastPrinted>
  <dcterms:created xsi:type="dcterms:W3CDTF">2016-10-04T08:03:00Z</dcterms:created>
  <dcterms:modified xsi:type="dcterms:W3CDTF">2024-08-13T11:11:00Z</dcterms:modified>
</cp:coreProperties>
</file>